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533"/>
        <w:gridCol w:w="688"/>
        <w:gridCol w:w="615"/>
        <w:gridCol w:w="473"/>
        <w:gridCol w:w="474"/>
        <w:gridCol w:w="467"/>
        <w:gridCol w:w="533"/>
        <w:gridCol w:w="350"/>
        <w:gridCol w:w="358"/>
        <w:gridCol w:w="320"/>
        <w:gridCol w:w="325"/>
        <w:gridCol w:w="551"/>
        <w:gridCol w:w="502"/>
        <w:gridCol w:w="468"/>
        <w:gridCol w:w="264"/>
        <w:gridCol w:w="231"/>
        <w:gridCol w:w="616"/>
        <w:gridCol w:w="6"/>
        <w:gridCol w:w="572"/>
        <w:gridCol w:w="6"/>
      </w:tblGrid>
      <w:tr w:rsidR="00A3472C">
        <w:trPr>
          <w:gridAfter w:val="1"/>
          <w:wAfter w:w="6" w:type="dxa"/>
          <w:trHeight w:val="402"/>
          <w:jc w:val="center"/>
        </w:trPr>
        <w:tc>
          <w:tcPr>
            <w:tcW w:w="9054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44"/>
                <w:szCs w:val="44"/>
              </w:rPr>
              <w:t>2021</w:t>
            </w:r>
            <w:r>
              <w:rPr>
                <w:rFonts w:hint="eastAsia"/>
                <w:b/>
                <w:bCs/>
                <w:color w:val="000000"/>
                <w:sz w:val="44"/>
                <w:szCs w:val="44"/>
              </w:rPr>
              <w:t>年</w:t>
            </w:r>
            <w:r>
              <w:rPr>
                <w:rFonts w:hint="eastAsia"/>
                <w:b/>
                <w:bCs/>
                <w:color w:val="000000"/>
                <w:sz w:val="44"/>
                <w:szCs w:val="44"/>
              </w:rPr>
              <w:t>XX</w:t>
            </w:r>
            <w:r>
              <w:rPr>
                <w:rFonts w:hint="eastAsia"/>
                <w:b/>
                <w:bCs/>
                <w:color w:val="000000"/>
                <w:sz w:val="44"/>
                <w:szCs w:val="44"/>
              </w:rPr>
              <w:t>部门（单位）整体绩效自评表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905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部门（单位）名称</w:t>
            </w:r>
          </w:p>
        </w:tc>
        <w:tc>
          <w:tcPr>
            <w:tcW w:w="7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  <w:ins w:id="0" w:author="Windows 用户" w:date="2022-08-04T10:46:00Z">
              <w:r w:rsidR="000D3A6E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抚顺市</w:t>
              </w:r>
            </w:ins>
            <w:ins w:id="1" w:author="Windows 用户" w:date="2022-08-04T10:47:00Z">
              <w:r w:rsidR="000D3A6E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卫生健康监督中心</w:t>
              </w:r>
            </w:ins>
          </w:p>
          <w:p w:rsidR="00A3472C" w:rsidRDefault="00CD1530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部门（单位）</w:t>
            </w:r>
          </w:p>
          <w:p w:rsidR="00A3472C" w:rsidRDefault="00CD1530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财政供养人员数量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  <w:ins w:id="2" w:author="Windows 用户" w:date="2022-08-04T11:13:00Z">
              <w:r w:rsidR="003F664E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90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所属单位数量（仅部门填列）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年度部门（单位）整体收支情况               （万元）</w:t>
            </w: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名 称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年初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预算数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全年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预算数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全年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执行数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执行率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年度部门预算收入小计（1至7项）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C095C">
            <w:pPr>
              <w:jc w:val="center"/>
              <w:rPr>
                <w:color w:val="000000"/>
                <w:sz w:val="22"/>
                <w:szCs w:val="22"/>
              </w:rPr>
            </w:pPr>
            <w:ins w:id="3" w:author="Windows 用户" w:date="2022-08-04T10:53:00Z">
              <w:r>
                <w:rPr>
                  <w:rFonts w:hint="eastAsia"/>
                  <w:color w:val="000000"/>
                  <w:sz w:val="22"/>
                  <w:szCs w:val="22"/>
                </w:rPr>
                <w:t>669.2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C095C">
            <w:pPr>
              <w:jc w:val="center"/>
              <w:rPr>
                <w:color w:val="000000"/>
                <w:sz w:val="22"/>
                <w:szCs w:val="22"/>
              </w:rPr>
            </w:pPr>
            <w:ins w:id="4" w:author="Windows 用户" w:date="2022-08-04T10:53:00Z">
              <w:r>
                <w:rPr>
                  <w:rFonts w:hint="eastAsia"/>
                  <w:color w:val="000000"/>
                  <w:sz w:val="22"/>
                  <w:szCs w:val="22"/>
                </w:rPr>
                <w:t>669.2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1.财政拨款收入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0D3A6E">
            <w:pPr>
              <w:jc w:val="center"/>
              <w:rPr>
                <w:color w:val="000000"/>
                <w:sz w:val="22"/>
                <w:szCs w:val="22"/>
              </w:rPr>
            </w:pPr>
            <w:ins w:id="5" w:author="Windows 用户" w:date="2022-08-04T10:48:00Z">
              <w:r>
                <w:rPr>
                  <w:rFonts w:hint="eastAsia"/>
                  <w:color w:val="000000"/>
                  <w:sz w:val="22"/>
                  <w:szCs w:val="22"/>
                </w:rPr>
                <w:t>659.5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0D3A6E">
            <w:pPr>
              <w:jc w:val="center"/>
              <w:rPr>
                <w:color w:val="000000"/>
                <w:sz w:val="22"/>
                <w:szCs w:val="22"/>
              </w:rPr>
            </w:pPr>
            <w:ins w:id="6" w:author="Windows 用户" w:date="2022-08-04T10:48:00Z">
              <w:r>
                <w:rPr>
                  <w:rFonts w:hint="eastAsia"/>
                  <w:color w:val="000000"/>
                  <w:sz w:val="22"/>
                  <w:szCs w:val="22"/>
                </w:rPr>
                <w:t>659.5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2.上级提前告知转移支付资金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3.纳入预算管理的行政事业性收费等非税收入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4.纳入政府性基金预算管理收入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pacing w:val="-8"/>
                <w:kern w:val="0"/>
                <w:szCs w:val="21"/>
              </w:rPr>
              <w:t>5.纳入专户管理的行政事业性收费等非税收入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6.上年结转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0D3A6E">
            <w:pPr>
              <w:jc w:val="center"/>
              <w:rPr>
                <w:color w:val="000000"/>
                <w:sz w:val="22"/>
                <w:szCs w:val="22"/>
              </w:rPr>
            </w:pPr>
            <w:ins w:id="7" w:author="Windows 用户" w:date="2022-08-04T10:49:00Z">
              <w:r>
                <w:rPr>
                  <w:rFonts w:hint="eastAsia"/>
                  <w:color w:val="000000"/>
                  <w:sz w:val="22"/>
                  <w:szCs w:val="22"/>
                </w:rPr>
                <w:t>9.7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0D3A6E">
            <w:pPr>
              <w:jc w:val="center"/>
              <w:rPr>
                <w:color w:val="000000"/>
                <w:sz w:val="22"/>
                <w:szCs w:val="22"/>
              </w:rPr>
            </w:pPr>
            <w:ins w:id="8" w:author="Windows 用户" w:date="2022-08-04T10:49:00Z">
              <w:r>
                <w:rPr>
                  <w:rFonts w:hint="eastAsia"/>
                  <w:color w:val="000000"/>
                  <w:sz w:val="22"/>
                  <w:szCs w:val="22"/>
                </w:rPr>
                <w:t>9.7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7.其他收入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——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年度部门预算支出小计（一+二）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一、基本支出（第1至4项小计）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E7C6B">
            <w:pPr>
              <w:jc w:val="center"/>
              <w:rPr>
                <w:color w:val="000000"/>
                <w:sz w:val="22"/>
                <w:szCs w:val="22"/>
              </w:rPr>
            </w:pPr>
            <w:ins w:id="9" w:author="Windows 用户" w:date="2022-08-04T10:59:00Z">
              <w:r>
                <w:rPr>
                  <w:rFonts w:hint="eastAsia"/>
                  <w:color w:val="000000"/>
                  <w:sz w:val="22"/>
                  <w:szCs w:val="22"/>
                </w:rPr>
                <w:t>617.9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E7C6B">
            <w:pPr>
              <w:jc w:val="center"/>
              <w:rPr>
                <w:color w:val="000000"/>
                <w:sz w:val="22"/>
                <w:szCs w:val="22"/>
              </w:rPr>
            </w:pPr>
            <w:ins w:id="10" w:author="Windows 用户" w:date="2022-08-04T10:59:00Z">
              <w:r>
                <w:rPr>
                  <w:rFonts w:hint="eastAsia"/>
                  <w:color w:val="000000"/>
                  <w:sz w:val="22"/>
                  <w:szCs w:val="22"/>
                </w:rPr>
                <w:t>617.9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E7C6B">
            <w:pPr>
              <w:jc w:val="center"/>
              <w:rPr>
                <w:color w:val="000000"/>
                <w:sz w:val="22"/>
                <w:szCs w:val="22"/>
              </w:rPr>
            </w:pPr>
            <w:ins w:id="11" w:author="Windows 用户" w:date="2022-08-04T10:59:00Z">
              <w:r>
                <w:rPr>
                  <w:rFonts w:hint="eastAsia"/>
                  <w:color w:val="000000"/>
                  <w:sz w:val="22"/>
                  <w:szCs w:val="22"/>
                </w:rPr>
                <w:t>617.9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E7C6B">
            <w:pPr>
              <w:rPr>
                <w:color w:val="000000"/>
                <w:sz w:val="22"/>
                <w:szCs w:val="22"/>
              </w:rPr>
            </w:pPr>
            <w:ins w:id="12" w:author="Windows 用户" w:date="2022-08-04T10:59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1.工资福利支出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3" w:author="Windows 用户" w:date="2022-08-04T10:57:00Z">
              <w:r>
                <w:rPr>
                  <w:rFonts w:hint="eastAsia"/>
                  <w:color w:val="000000"/>
                  <w:sz w:val="22"/>
                  <w:szCs w:val="22"/>
                </w:rPr>
                <w:t>481.09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4" w:author="Windows 用户" w:date="2022-08-04T10:57:00Z">
              <w:r>
                <w:rPr>
                  <w:rFonts w:hint="eastAsia"/>
                  <w:color w:val="000000"/>
                  <w:sz w:val="22"/>
                  <w:szCs w:val="22"/>
                </w:rPr>
                <w:t>481.09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5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481.09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rPr>
                <w:color w:val="000000"/>
                <w:sz w:val="22"/>
                <w:szCs w:val="22"/>
              </w:rPr>
            </w:pPr>
            <w:ins w:id="16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2.商品和服务支出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7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88.7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8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88.7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19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88.7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rPr>
                <w:color w:val="000000"/>
                <w:sz w:val="22"/>
                <w:szCs w:val="22"/>
              </w:rPr>
            </w:pPr>
            <w:ins w:id="20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3.对个人和家庭的补助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21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48.11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22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48.11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jc w:val="center"/>
              <w:rPr>
                <w:color w:val="000000"/>
                <w:sz w:val="22"/>
                <w:szCs w:val="22"/>
              </w:rPr>
            </w:pPr>
            <w:ins w:id="23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48.11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380268">
            <w:pPr>
              <w:rPr>
                <w:color w:val="000000"/>
                <w:sz w:val="22"/>
                <w:szCs w:val="22"/>
              </w:rPr>
            </w:pPr>
            <w:ins w:id="24" w:author="Windows 用户" w:date="2022-08-04T10:58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4.资本性支出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二、项目支出（第1至2项小计）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1.履职保障类（部门经费类）项目支出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374EE">
            <w:pPr>
              <w:jc w:val="center"/>
              <w:rPr>
                <w:color w:val="000000"/>
                <w:sz w:val="22"/>
                <w:szCs w:val="22"/>
              </w:rPr>
            </w:pPr>
            <w:ins w:id="25" w:author="Windows 用户" w:date="2022-08-04T11:00:00Z">
              <w:r>
                <w:rPr>
                  <w:rFonts w:hint="eastAsia"/>
                  <w:color w:val="000000"/>
                  <w:sz w:val="22"/>
                  <w:szCs w:val="22"/>
                </w:rPr>
                <w:t>49</w:t>
              </w:r>
            </w:ins>
            <w:ins w:id="26" w:author="Windows 用户" w:date="2022-08-04T11:06:00Z">
              <w:r w:rsidR="00C66EAB">
                <w:rPr>
                  <w:rFonts w:hint="eastAsia"/>
                  <w:color w:val="000000"/>
                  <w:sz w:val="22"/>
                  <w:szCs w:val="22"/>
                </w:rPr>
                <w:t>.42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374EE">
            <w:pPr>
              <w:jc w:val="center"/>
              <w:rPr>
                <w:color w:val="000000"/>
                <w:sz w:val="22"/>
                <w:szCs w:val="22"/>
              </w:rPr>
            </w:pPr>
            <w:ins w:id="27" w:author="Windows 用户" w:date="2022-08-04T11:01:00Z">
              <w:r>
                <w:rPr>
                  <w:rFonts w:hint="eastAsia"/>
                  <w:color w:val="000000"/>
                  <w:sz w:val="22"/>
                  <w:szCs w:val="22"/>
                </w:rPr>
                <w:t>49.</w:t>
              </w:r>
            </w:ins>
            <w:ins w:id="28" w:author="Windows 用户" w:date="2022-08-04T11:06:00Z">
              <w:r w:rsidR="00C66EAB">
                <w:rPr>
                  <w:rFonts w:hint="eastAsia"/>
                  <w:color w:val="000000"/>
                  <w:sz w:val="22"/>
                  <w:szCs w:val="22"/>
                </w:rPr>
                <w:t>42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374EE">
            <w:pPr>
              <w:jc w:val="center"/>
              <w:rPr>
                <w:color w:val="000000"/>
                <w:sz w:val="22"/>
                <w:szCs w:val="22"/>
              </w:rPr>
            </w:pPr>
            <w:ins w:id="29" w:author="Windows 用户" w:date="2022-08-04T11:01:00Z">
              <w:r>
                <w:rPr>
                  <w:rFonts w:hint="eastAsia"/>
                  <w:color w:val="000000"/>
                  <w:sz w:val="22"/>
                  <w:szCs w:val="22"/>
                </w:rPr>
                <w:t>49.42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66EAB">
            <w:pPr>
              <w:rPr>
                <w:color w:val="000000"/>
                <w:sz w:val="22"/>
                <w:szCs w:val="22"/>
              </w:rPr>
            </w:pPr>
            <w:ins w:id="30" w:author="Windows 用户" w:date="2022-08-04T11:06:00Z">
              <w:r>
                <w:rPr>
                  <w:rFonts w:hint="eastAsia"/>
                  <w:color w:val="000000"/>
                  <w:sz w:val="22"/>
                  <w:szCs w:val="22"/>
                </w:rPr>
                <w:t>100</w:t>
              </w:r>
            </w:ins>
            <w:ins w:id="31" w:author="Windows 用户" w:date="2022-08-04T11:01:00Z">
              <w:r w:rsidR="00B374EE">
                <w:rPr>
                  <w:rFonts w:hint="eastAsia"/>
                  <w:color w:val="000000"/>
                  <w:sz w:val="22"/>
                  <w:szCs w:val="22"/>
                </w:rPr>
                <w:t>%</w:t>
              </w:r>
            </w:ins>
          </w:p>
        </w:tc>
      </w:tr>
      <w:tr w:rsidR="00A3472C">
        <w:trPr>
          <w:gridAfter w:val="1"/>
          <w:wAfter w:w="6" w:type="dxa"/>
          <w:trHeight w:val="65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2.事业发展类（专项资金类）项目支出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年度主要任务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工作名称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对应项目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年初</w:t>
            </w:r>
          </w:p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预算数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全年</w:t>
            </w:r>
          </w:p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预算数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全年</w:t>
            </w:r>
          </w:p>
          <w:p w:rsidR="00A3472C" w:rsidRDefault="00CD15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执行数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执行率</w:t>
            </w: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重点工作一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87F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ins w:id="32" w:author="Windows 用户" w:date="2022-08-04T11:08:00Z">
              <w:r>
                <w:rPr>
                  <w:rFonts w:ascii="宋体" w:hAnsi="宋体" w:cs="宋体"/>
                  <w:kern w:val="0"/>
                  <w:szCs w:val="21"/>
                </w:rPr>
                <w:t>卫生监督专项经费</w:t>
              </w:r>
            </w:ins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87F8F">
            <w:pPr>
              <w:jc w:val="center"/>
              <w:rPr>
                <w:color w:val="000000"/>
                <w:sz w:val="22"/>
                <w:szCs w:val="22"/>
              </w:rPr>
            </w:pPr>
            <w:ins w:id="33" w:author="Windows 用户" w:date="2022-08-04T11:08:00Z">
              <w:r>
                <w:rPr>
                  <w:rFonts w:hint="eastAsia"/>
                  <w:color w:val="000000"/>
                  <w:sz w:val="22"/>
                  <w:szCs w:val="22"/>
                </w:rPr>
                <w:t>49.42</w:t>
              </w:r>
            </w:ins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87F8F">
            <w:pPr>
              <w:jc w:val="center"/>
              <w:rPr>
                <w:color w:val="000000"/>
                <w:sz w:val="22"/>
                <w:szCs w:val="22"/>
              </w:rPr>
            </w:pPr>
            <w:ins w:id="34" w:author="Windows 用户" w:date="2022-08-04T11:08:00Z">
              <w:r>
                <w:rPr>
                  <w:rFonts w:hint="eastAsia"/>
                  <w:color w:val="000000"/>
                  <w:sz w:val="22"/>
                  <w:szCs w:val="22"/>
                </w:rPr>
                <w:t>49.42</w:t>
              </w:r>
            </w:ins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87F8F">
            <w:pPr>
              <w:jc w:val="center"/>
              <w:rPr>
                <w:color w:val="000000"/>
                <w:sz w:val="22"/>
                <w:szCs w:val="22"/>
              </w:rPr>
            </w:pPr>
            <w:ins w:id="35" w:author="Windows 用户" w:date="2022-08-04T11:08:00Z">
              <w:r>
                <w:rPr>
                  <w:rFonts w:hint="eastAsia"/>
                  <w:color w:val="000000"/>
                  <w:sz w:val="22"/>
                  <w:szCs w:val="22"/>
                </w:rPr>
                <w:t>49.42</w:t>
              </w:r>
            </w:ins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87F8F">
            <w:pPr>
              <w:rPr>
                <w:color w:val="000000"/>
                <w:sz w:val="22"/>
                <w:szCs w:val="22"/>
              </w:rPr>
            </w:pPr>
            <w:ins w:id="36" w:author="Windows 用户" w:date="2022-08-04T11:08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重点工作二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年度绩效目标　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年初设定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目标</w:t>
            </w:r>
          </w:p>
        </w:tc>
        <w:tc>
          <w:tcPr>
            <w:tcW w:w="7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全年完成情况</w:t>
            </w:r>
          </w:p>
        </w:tc>
      </w:tr>
      <w:tr w:rsidR="00A3472C">
        <w:trPr>
          <w:gridAfter w:val="1"/>
          <w:wAfter w:w="6" w:type="dxa"/>
          <w:trHeight w:val="439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目标1：</w:t>
            </w:r>
          </w:p>
        </w:tc>
        <w:tc>
          <w:tcPr>
            <w:tcW w:w="7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B06CFA">
            <w:pPr>
              <w:jc w:val="center"/>
              <w:rPr>
                <w:color w:val="000000"/>
                <w:sz w:val="22"/>
                <w:szCs w:val="22"/>
              </w:rPr>
            </w:pPr>
            <w:ins w:id="37" w:author="Windows 用户" w:date="2022-08-04T11:09:00Z">
              <w:r>
                <w:rPr>
                  <w:color w:val="000000"/>
                  <w:sz w:val="22"/>
                  <w:szCs w:val="22"/>
                </w:rPr>
                <w:t>保障办公楼正常运行、</w:t>
              </w:r>
            </w:ins>
            <w:ins w:id="38" w:author="Windows 用户" w:date="2022-08-04T11:10:00Z">
              <w:r>
                <w:rPr>
                  <w:color w:val="000000"/>
                  <w:sz w:val="22"/>
                  <w:szCs w:val="22"/>
                </w:rPr>
                <w:t>完成全年</w:t>
              </w:r>
              <w:r w:rsidR="00E90E0B">
                <w:rPr>
                  <w:color w:val="000000"/>
                  <w:sz w:val="22"/>
                  <w:szCs w:val="22"/>
                </w:rPr>
                <w:t>双随</w:t>
              </w:r>
            </w:ins>
            <w:ins w:id="39" w:author="Windows 用户" w:date="2022-08-04T11:26:00Z">
              <w:r w:rsidR="00E90E0B">
                <w:rPr>
                  <w:color w:val="000000"/>
                  <w:sz w:val="22"/>
                  <w:szCs w:val="22"/>
                </w:rPr>
                <w:t>机</w:t>
              </w:r>
            </w:ins>
            <w:ins w:id="40" w:author="Windows 用户" w:date="2022-08-04T11:10:00Z">
              <w:r>
                <w:rPr>
                  <w:color w:val="000000"/>
                  <w:sz w:val="22"/>
                  <w:szCs w:val="22"/>
                </w:rPr>
                <w:t>检测任务</w:t>
              </w:r>
            </w:ins>
          </w:p>
        </w:tc>
      </w:tr>
      <w:tr w:rsidR="00A3472C">
        <w:trPr>
          <w:gridAfter w:val="1"/>
          <w:wAfter w:w="6" w:type="dxa"/>
          <w:trHeight w:val="439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目标2：</w:t>
            </w:r>
          </w:p>
        </w:tc>
        <w:tc>
          <w:tcPr>
            <w:tcW w:w="7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39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72C" w:rsidRDefault="00CD1530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……</w:t>
            </w:r>
          </w:p>
        </w:tc>
        <w:tc>
          <w:tcPr>
            <w:tcW w:w="71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90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分解目标评价</w:t>
            </w:r>
          </w:p>
        </w:tc>
      </w:tr>
      <w:tr w:rsidR="00A3472C">
        <w:trPr>
          <w:gridAfter w:val="1"/>
          <w:wAfter w:w="6" w:type="dxa"/>
          <w:trHeight w:val="80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一级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指标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二级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指标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三级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指标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年度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指标值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全年完成值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完成</w:t>
            </w:r>
          </w:p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程度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分值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得分</w:t>
            </w:r>
          </w:p>
        </w:tc>
        <w:tc>
          <w:tcPr>
            <w:tcW w:w="32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未完成原因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（请在相应选项下划“√”并在原因说明中分项阐述）</w:t>
            </w:r>
          </w:p>
        </w:tc>
        <w:tc>
          <w:tcPr>
            <w:tcW w:w="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改进措施</w:t>
            </w:r>
          </w:p>
        </w:tc>
      </w:tr>
      <w:tr w:rsidR="00A3472C">
        <w:trPr>
          <w:gridAfter w:val="1"/>
          <w:wAfter w:w="6" w:type="dxa"/>
          <w:trHeight w:val="809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运算符号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内容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度量单位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保障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保障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人员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保障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硬件条件保障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原因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说明</w:t>
            </w:r>
          </w:p>
        </w:tc>
        <w:tc>
          <w:tcPr>
            <w:tcW w:w="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8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履职</w:t>
            </w:r>
          </w:p>
          <w:p w:rsidR="00A3472C" w:rsidRDefault="00CD15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效能</w:t>
            </w:r>
          </w:p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重点工作履行情况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CD1530"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“=”“≤”“≥”“＜”“＞”</w:t>
            </w: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:rsidR="00A3472C" w:rsidRDefault="00CD1530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“=”“≤”“≥”“＜”“＞”</w:t>
            </w: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A3472C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A3472C" w:rsidRDefault="00CD1530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“=”“≤”“≥”“＜”“＞”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41" w:author="Windows 用户" w:date="2022-08-04T11:34:00Z">
              <w:r>
                <w:rPr>
                  <w:rFonts w:ascii="宋体" w:hAnsi="宋体" w:cs="宋体"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42" w:author="Windows 用户" w:date="2022-08-04T11:34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  <w:r w:rsidR="00CD1530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43" w:author="Windows 用户" w:date="2022-08-04T11:34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99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8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8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整体工作完成情况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44" w:author="Windows 用户" w:date="2022-08-04T11:31:00Z">
              <w:r>
                <w:rPr>
                  <w:rFonts w:ascii="宋体" w:hAnsi="宋体" w:cs="宋体"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45" w:author="Windows 用户" w:date="2022-08-04T11:31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46" w:author="Windows 用户" w:date="2022-08-04T11:31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3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48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8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基础管理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3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1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9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5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</w:t>
            </w:r>
          </w:p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预算执行效率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47" w:author="Windows 用户" w:date="2022-08-04T11:31:00Z">
              <w:r>
                <w:rPr>
                  <w:rFonts w:ascii="宋体" w:hAnsi="宋体" w:cs="宋体"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48" w:author="Windows 用户" w:date="2022-08-04T11:31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49" w:author="Windows 用户" w:date="2022-08-04T11:31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4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1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34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效率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预算编制管理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预算监督管理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预算收支</w:t>
            </w:r>
          </w:p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0" w:author="Windows 用户" w:date="2022-08-04T11:32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1" w:author="Windows 用户" w:date="2022-08-04T11:32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2" w:author="Windows 用户" w:date="2022-08-04T11:32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3" w:author="Windows 用户" w:date="2022-08-04T11:32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4" w:author="Windows 用户" w:date="2022-08-04T11:32:00Z">
              <w:r>
                <w:rPr>
                  <w:rFonts w:hint="eastAsia"/>
                  <w:color w:val="000000"/>
                  <w:sz w:val="22"/>
                  <w:szCs w:val="22"/>
                </w:rPr>
                <w:t>1</w:t>
              </w:r>
            </w:ins>
            <w:ins w:id="55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6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资产管理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7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8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59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业务</w:t>
            </w:r>
            <w:r>
              <w:rPr>
                <w:rFonts w:ascii="宋体" w:hAnsi="宋体" w:cs="宋体" w:hint="eastAsia"/>
                <w:szCs w:val="21"/>
              </w:rPr>
              <w:t>管理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0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1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2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524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运行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成本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成本控制成效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3" w:author="Windows 用户" w:date="2022-08-04T11:34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4" w:author="Windows 用户" w:date="2022-08-04T11:34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5" w:author="Windows 用户" w:date="2022-08-04T11:34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524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67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</w:t>
            </w:r>
          </w:p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效应</w:t>
            </w: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社会</w:t>
            </w:r>
          </w:p>
          <w:p w:rsidR="00A3472C" w:rsidRDefault="00CD1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效应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政治效益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5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83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社会效益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jc w:val="center"/>
              <w:rPr>
                <w:color w:val="000000"/>
                <w:sz w:val="22"/>
                <w:szCs w:val="22"/>
              </w:rPr>
            </w:pPr>
            <w:ins w:id="66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67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  <w:r w:rsidR="00CD1530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68" w:author="Windows 用户" w:date="2022-08-04T11:33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50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8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经济效益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生态效益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服务对象满意度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jc w:val="center"/>
              <w:rPr>
                <w:color w:val="000000"/>
                <w:sz w:val="22"/>
                <w:szCs w:val="22"/>
              </w:rPr>
            </w:pPr>
            <w:ins w:id="69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100%</w:t>
              </w:r>
            </w:ins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ins w:id="70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  <w:r w:rsidR="00CD1530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rPr>
                <w:color w:val="000000"/>
                <w:sz w:val="22"/>
                <w:szCs w:val="22"/>
              </w:rPr>
            </w:pPr>
            <w:ins w:id="71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</w:t>
              </w:r>
            </w:ins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可持</w:t>
            </w:r>
          </w:p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续性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体制机制改革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szCs w:val="21"/>
              </w:rPr>
              <w:t>创新驱动发展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指标1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指标2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widowControl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trHeight w:val="402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A3472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A347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4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2C" w:rsidRDefault="00CD1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总评价得分</w:t>
            </w:r>
          </w:p>
        </w:tc>
        <w:tc>
          <w:tcPr>
            <w:tcW w:w="45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72C" w:rsidRDefault="00E90E0B">
            <w:pPr>
              <w:jc w:val="center"/>
              <w:rPr>
                <w:color w:val="000000"/>
                <w:sz w:val="22"/>
                <w:szCs w:val="22"/>
              </w:rPr>
            </w:pPr>
            <w:ins w:id="72" w:author="Windows 用户" w:date="2022-08-04T11:35:00Z">
              <w:r>
                <w:rPr>
                  <w:rFonts w:hint="eastAsia"/>
                  <w:color w:val="000000"/>
                  <w:sz w:val="22"/>
                  <w:szCs w:val="22"/>
                </w:rPr>
                <w:t>100</w:t>
              </w:r>
            </w:ins>
          </w:p>
        </w:tc>
      </w:tr>
      <w:tr w:rsidR="00A3472C">
        <w:trPr>
          <w:gridAfter w:val="1"/>
          <w:wAfter w:w="6" w:type="dxa"/>
          <w:trHeight w:val="402"/>
          <w:jc w:val="center"/>
        </w:trPr>
        <w:tc>
          <w:tcPr>
            <w:tcW w:w="9054" w:type="dxa"/>
            <w:gridSpan w:val="20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3472C" w:rsidRDefault="00A3472C">
            <w:pPr>
              <w:widowControl/>
              <w:ind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3472C" w:rsidRDefault="00A3472C">
      <w:pPr>
        <w:spacing w:line="584" w:lineRule="exact"/>
        <w:rPr>
          <w:rFonts w:ascii="宋体" w:hAnsi="宋体" w:cs="宋体"/>
          <w:b/>
          <w:bCs/>
          <w:color w:val="000000"/>
          <w:sz w:val="44"/>
          <w:szCs w:val="44"/>
        </w:rPr>
      </w:pPr>
    </w:p>
    <w:p w:rsidR="00A3472C" w:rsidRDefault="00A3472C">
      <w:pPr>
        <w:spacing w:line="584" w:lineRule="exact"/>
        <w:rPr>
          <w:rFonts w:ascii="宋体" w:hAnsi="宋体" w:cs="宋体"/>
          <w:b/>
          <w:bCs/>
          <w:color w:val="000000"/>
          <w:sz w:val="44"/>
          <w:szCs w:val="44"/>
        </w:rPr>
      </w:pPr>
    </w:p>
    <w:p w:rsidR="00A3472C" w:rsidRDefault="00A3472C">
      <w:pPr>
        <w:spacing w:line="584" w:lineRule="exact"/>
        <w:rPr>
          <w:rFonts w:ascii="宋体" w:hAnsi="宋体" w:cs="宋体"/>
          <w:b/>
          <w:bCs/>
          <w:color w:val="000000"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jc w:val="center"/>
        <w:rPr>
          <w:rFonts w:ascii="宋体" w:hAnsi="宋体" w:cs="宋体"/>
          <w:b/>
          <w:sz w:val="44"/>
          <w:szCs w:val="44"/>
        </w:rPr>
      </w:pPr>
    </w:p>
    <w:p w:rsidR="00A3472C" w:rsidRDefault="00A3472C">
      <w:pPr>
        <w:outlineLvl w:val="0"/>
        <w:rPr>
          <w:rFonts w:ascii="黑体" w:eastAsia="黑体" w:hAnsi="黑体" w:cs="黑体"/>
          <w:bCs/>
          <w:color w:val="000000"/>
          <w:sz w:val="32"/>
          <w:szCs w:val="32"/>
        </w:rPr>
      </w:pPr>
    </w:p>
    <w:p w:rsidR="00CD1530" w:rsidRDefault="00CD1530">
      <w:pPr>
        <w:jc w:val="left"/>
        <w:rPr>
          <w:rFonts w:ascii="仿宋_GB2312" w:eastAsia="仿宋_GB2312" w:hAnsi="仿宋_GB2312" w:cs="仿宋_GB2312"/>
          <w:color w:val="000000"/>
          <w:kern w:val="0"/>
          <w:sz w:val="32"/>
          <w:u w:color="000000"/>
        </w:rPr>
      </w:pPr>
    </w:p>
    <w:sectPr w:rsidR="00CD1530" w:rsidSect="00A3472C">
      <w:footerReference w:type="even" r:id="rId6"/>
      <w:footerReference w:type="default" r:id="rId7"/>
      <w:pgSz w:w="11906" w:h="16838"/>
      <w:pgMar w:top="1701" w:right="1417" w:bottom="1701" w:left="1417" w:header="851" w:footer="153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94F" w:rsidRDefault="00FC094F">
      <w:r>
        <w:separator/>
      </w:r>
    </w:p>
  </w:endnote>
  <w:endnote w:type="continuationSeparator" w:id="1">
    <w:p w:rsidR="00FC094F" w:rsidRDefault="00FC0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72C" w:rsidRDefault="00A3472C">
    <w:pPr>
      <w:pStyle w:val="a5"/>
      <w:framePr w:wrap="around" w:vAnchor="text" w:hAnchor="margin" w:xAlign="outside" w:y="1"/>
      <w:rPr>
        <w:rStyle w:val="a9"/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 w:rsidR="00CD1530">
      <w:rPr>
        <w:rStyle w:val="a9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="00CD1530">
      <w:rPr>
        <w:rStyle w:val="a9"/>
        <w:rFonts w:ascii="仿宋_GB2312" w:eastAsia="仿宋_GB2312"/>
        <w:sz w:val="28"/>
        <w:szCs w:val="28"/>
      </w:rPr>
      <w:t>- 2 -</w:t>
    </w:r>
    <w:r>
      <w:rPr>
        <w:rFonts w:ascii="仿宋_GB2312" w:eastAsia="仿宋_GB2312" w:hint="eastAsia"/>
        <w:sz w:val="28"/>
        <w:szCs w:val="28"/>
      </w:rPr>
      <w:fldChar w:fldCharType="end"/>
    </w:r>
  </w:p>
  <w:p w:rsidR="00A3472C" w:rsidRDefault="00A3472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72C" w:rsidRDefault="00A3472C">
    <w:pPr>
      <w:pStyle w:val="a5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2050" type="#_x0000_t202" style="position:absolute;left:0;text-align:left;margin-left:0;margin-top:0;width:24pt;height:20.7pt;z-index:251657728;mso-wrap-style:none;mso-position-horizontal:center;mso-position-horizontal-relative:margin" filled="f" stroked="f">
          <v:textbox style="mso-fit-shape-to-text:t" inset="0,0,0,0">
            <w:txbxContent>
              <w:p w:rsidR="00A3472C" w:rsidRDefault="00A3472C">
                <w:pPr>
                  <w:pStyle w:val="a5"/>
                  <w:jc w:val="center"/>
                </w:pPr>
                <w:r>
                  <w:rPr>
                    <w:rFonts w:hint="eastAsia"/>
                  </w:rPr>
                  <w:fldChar w:fldCharType="begin"/>
                </w:r>
                <w:r w:rsidR="00CD153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90E0B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94F" w:rsidRDefault="00FC094F">
      <w:r>
        <w:separator/>
      </w:r>
    </w:p>
  </w:footnote>
  <w:footnote w:type="continuationSeparator" w:id="1">
    <w:p w:rsidR="00FC094F" w:rsidRDefault="00FC09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c0ZDA5NDg1MGI2ZjFkMjdmNDA1NjNlODFjZGQwYTEifQ=="/>
  </w:docVars>
  <w:rsids>
    <w:rsidRoot w:val="00172A27"/>
    <w:rsid w:val="000D3A6E"/>
    <w:rsid w:val="00172A27"/>
    <w:rsid w:val="002415AE"/>
    <w:rsid w:val="00241D97"/>
    <w:rsid w:val="00284890"/>
    <w:rsid w:val="00380268"/>
    <w:rsid w:val="003F664E"/>
    <w:rsid w:val="00501DBF"/>
    <w:rsid w:val="0075256E"/>
    <w:rsid w:val="008F7126"/>
    <w:rsid w:val="008F713E"/>
    <w:rsid w:val="009B1419"/>
    <w:rsid w:val="009D0855"/>
    <w:rsid w:val="009D3D9C"/>
    <w:rsid w:val="009F0BD6"/>
    <w:rsid w:val="00A3472C"/>
    <w:rsid w:val="00B06CFA"/>
    <w:rsid w:val="00B374EE"/>
    <w:rsid w:val="00B51C16"/>
    <w:rsid w:val="00B87F8F"/>
    <w:rsid w:val="00BC095C"/>
    <w:rsid w:val="00C66EAB"/>
    <w:rsid w:val="00CA22AD"/>
    <w:rsid w:val="00CD1530"/>
    <w:rsid w:val="00D17938"/>
    <w:rsid w:val="00E177B6"/>
    <w:rsid w:val="00E77C64"/>
    <w:rsid w:val="00E90E0B"/>
    <w:rsid w:val="00EE7C6B"/>
    <w:rsid w:val="00F935DB"/>
    <w:rsid w:val="00FC094F"/>
    <w:rsid w:val="08CB1B9C"/>
    <w:rsid w:val="09A77B1D"/>
    <w:rsid w:val="19DA7046"/>
    <w:rsid w:val="1A8F044E"/>
    <w:rsid w:val="24807787"/>
    <w:rsid w:val="2C37129E"/>
    <w:rsid w:val="33CB69B9"/>
    <w:rsid w:val="58DE4C11"/>
    <w:rsid w:val="5BDF0732"/>
    <w:rsid w:val="6A28723D"/>
    <w:rsid w:val="6B6C2984"/>
    <w:rsid w:val="6D1E41A4"/>
    <w:rsid w:val="7F66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72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3472C"/>
    <w:pPr>
      <w:keepNext/>
      <w:keepLines/>
      <w:spacing w:before="340" w:after="330" w:line="578" w:lineRule="auto"/>
      <w:outlineLvl w:val="0"/>
    </w:pPr>
    <w:rPr>
      <w:rFonts w:ascii="等线" w:eastAsia="等线" w:cs="Arial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472C"/>
    <w:pPr>
      <w:ind w:firstLine="645"/>
    </w:pPr>
    <w:rPr>
      <w:rFonts w:ascii="仿宋_GB2312" w:eastAsia="仿宋_GB2312"/>
      <w:sz w:val="32"/>
      <w:szCs w:val="32"/>
    </w:rPr>
  </w:style>
  <w:style w:type="paragraph" w:styleId="a4">
    <w:name w:val="Balloon Text"/>
    <w:basedOn w:val="a"/>
    <w:semiHidden/>
    <w:rsid w:val="00A3472C"/>
    <w:rPr>
      <w:sz w:val="18"/>
      <w:szCs w:val="18"/>
    </w:rPr>
  </w:style>
  <w:style w:type="paragraph" w:styleId="a5">
    <w:name w:val="footer"/>
    <w:basedOn w:val="a"/>
    <w:rsid w:val="00A3472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A34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A34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qFormat/>
    <w:rsid w:val="00A3472C"/>
    <w:rPr>
      <w:b/>
      <w:bCs/>
    </w:rPr>
  </w:style>
  <w:style w:type="character" w:styleId="a9">
    <w:name w:val="page number"/>
    <w:basedOn w:val="a0"/>
    <w:rsid w:val="00A3472C"/>
  </w:style>
  <w:style w:type="character" w:styleId="aa">
    <w:name w:val="annotation reference"/>
    <w:basedOn w:val="a0"/>
    <w:rsid w:val="00A3472C"/>
    <w:rPr>
      <w:sz w:val="21"/>
      <w:szCs w:val="21"/>
    </w:rPr>
  </w:style>
  <w:style w:type="character" w:customStyle="1" w:styleId="font121">
    <w:name w:val="font121"/>
    <w:basedOn w:val="a0"/>
    <w:qFormat/>
    <w:rsid w:val="00A3472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1">
    <w:name w:val="font111"/>
    <w:basedOn w:val="a0"/>
    <w:qFormat/>
    <w:rsid w:val="00A3472C"/>
    <w:rPr>
      <w:rFonts w:ascii="宋体" w:eastAsia="宋体" w:hAnsi="宋体" w:cs="宋体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sid w:val="00A3472C"/>
    <w:rPr>
      <w:rFonts w:ascii="宋体" w:eastAsia="宋体" w:hAnsi="宋体" w:cs="宋体" w:hint="eastAsia"/>
      <w:b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sid w:val="00A3472C"/>
    <w:rPr>
      <w:rFonts w:ascii="宋体" w:eastAsia="宋体" w:hAnsi="宋体" w:cs="宋体" w:hint="eastAsia"/>
      <w:color w:val="000000"/>
      <w:sz w:val="32"/>
      <w:szCs w:val="32"/>
      <w:u w:val="none"/>
    </w:rPr>
  </w:style>
  <w:style w:type="character" w:customStyle="1" w:styleId="font61">
    <w:name w:val="font61"/>
    <w:basedOn w:val="a0"/>
    <w:qFormat/>
    <w:rsid w:val="00A3472C"/>
    <w:rPr>
      <w:rFonts w:ascii="宋体" w:eastAsia="宋体" w:hAnsi="宋体" w:cs="宋体" w:hint="eastAsia"/>
      <w:color w:val="000000"/>
      <w:sz w:val="14"/>
      <w:szCs w:val="14"/>
      <w:u w:val="none"/>
    </w:rPr>
  </w:style>
  <w:style w:type="paragraph" w:customStyle="1" w:styleId="NewNewNewNew">
    <w:name w:val="正文 New New New New"/>
    <w:qFormat/>
    <w:rsid w:val="00A3472C"/>
    <w:pPr>
      <w:widowControl w:val="0"/>
      <w:jc w:val="both"/>
    </w:pPr>
    <w:rPr>
      <w:rFonts w:cs="黑体"/>
      <w:kern w:val="2"/>
      <w:sz w:val="21"/>
      <w:szCs w:val="22"/>
    </w:rPr>
  </w:style>
  <w:style w:type="paragraph" w:customStyle="1" w:styleId="NewNewNew">
    <w:name w:val="正文 New New New"/>
    <w:qFormat/>
    <w:rsid w:val="00A3472C"/>
    <w:pPr>
      <w:wordWrap w:val="0"/>
      <w:snapToGrid w:val="0"/>
      <w:spacing w:line="580" w:lineRule="atLeast"/>
      <w:ind w:firstLine="640"/>
      <w:jc w:val="both"/>
    </w:pPr>
    <w:rPr>
      <w:rFonts w:ascii="仿宋_GB2312" w:eastAsia="仿宋_GB2312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388</Words>
  <Characters>2215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关于印发辽宁省省级预算绩效管理</dc:title>
  <dc:creator>绩效管理处-赵焱</dc:creator>
  <cp:lastModifiedBy>Windows 用户</cp:lastModifiedBy>
  <cp:revision>16</cp:revision>
  <cp:lastPrinted>2022-08-02T02:07:00Z</cp:lastPrinted>
  <dcterms:created xsi:type="dcterms:W3CDTF">2022-08-04T02:41:00Z</dcterms:created>
  <dcterms:modified xsi:type="dcterms:W3CDTF">2022-08-04T03:35:00Z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341B6088820A47159166FE4DA0E4675E</vt:lpwstr>
  </property>
</Properties>
</file>